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9274D" w14:textId="77777777" w:rsidR="003923B1" w:rsidRDefault="003923B1">
      <w:pPr>
        <w:keepNext/>
        <w:keepLines/>
        <w:rPr>
          <w:rFonts w:ascii="Arial" w:hAnsi="Arial"/>
          <w:b/>
          <w:i/>
          <w:sz w:val="22"/>
        </w:rPr>
      </w:pPr>
    </w:p>
    <w:p w14:paraId="6DD5927B" w14:textId="176A7EF2" w:rsidR="003923B1" w:rsidRDefault="003923B1">
      <w:pPr>
        <w:keepNext/>
        <w:keepLines/>
        <w:rPr>
          <w:rFonts w:ascii="Arial" w:hAnsi="Arial"/>
          <w:b/>
          <w:i/>
          <w:sz w:val="40"/>
        </w:rPr>
      </w:pPr>
      <w:r>
        <w:rPr>
          <w:rFonts w:ascii="Arial" w:hAnsi="Arial"/>
          <w:b/>
          <w:i/>
          <w:sz w:val="40"/>
        </w:rPr>
        <w:t>STCP 06-4 Issue 00</w:t>
      </w:r>
      <w:r w:rsidR="00020ABF">
        <w:rPr>
          <w:rFonts w:ascii="Arial" w:hAnsi="Arial"/>
          <w:b/>
          <w:i/>
          <w:sz w:val="40"/>
        </w:rPr>
        <w:t>6</w:t>
      </w:r>
      <w:r>
        <w:rPr>
          <w:rFonts w:ascii="Arial" w:hAnsi="Arial"/>
          <w:b/>
          <w:i/>
          <w:sz w:val="40"/>
        </w:rPr>
        <w:t xml:space="preserve"> Contingency Arrangements</w:t>
      </w:r>
    </w:p>
    <w:p w14:paraId="35616CE6" w14:textId="77777777" w:rsidR="003923B1" w:rsidRDefault="003923B1">
      <w:pPr>
        <w:keepNext/>
        <w:keepLines/>
        <w:rPr>
          <w:ins w:id="0" w:author="Johnson (ESO), Antony" w:date="2023-04-06T19:29:00Z"/>
        </w:rPr>
      </w:pPr>
    </w:p>
    <w:p w14:paraId="77D6A847" w14:textId="77777777" w:rsidR="00F31A88" w:rsidRDefault="00F31A88" w:rsidP="00F31A88">
      <w:pPr>
        <w:jc w:val="center"/>
        <w:rPr>
          <w:ins w:id="1" w:author="Johnson (ESO), Antony" w:date="2023-04-06T19:29:00Z"/>
          <w:rFonts w:ascii="Arial" w:hAnsi="Arial" w:cs="Arial"/>
        </w:rPr>
      </w:pPr>
      <w:ins w:id="2" w:author="Johnson (ESO), Antony" w:date="2023-04-06T19:29:00Z">
        <w:r>
          <w:rPr>
            <w:rFonts w:ascii="Arial" w:hAnsi="Arial" w:cs="Arial"/>
          </w:rPr>
          <w:t>CM089 – Electricity System Restoration Standard</w:t>
        </w:r>
      </w:ins>
    </w:p>
    <w:p w14:paraId="0102B4C4" w14:textId="77777777" w:rsidR="00F31A88" w:rsidRDefault="00F31A88" w:rsidP="00F31A88">
      <w:pPr>
        <w:jc w:val="center"/>
        <w:rPr>
          <w:ins w:id="3" w:author="Johnson (ESO), Antony" w:date="2023-04-06T19:29:00Z"/>
          <w:rFonts w:ascii="Arial" w:hAnsi="Arial" w:cs="Arial"/>
        </w:rPr>
      </w:pPr>
      <w:ins w:id="4" w:author="Johnson (ESO), Antony" w:date="2023-04-06T19:29:00Z">
        <w:r>
          <w:rPr>
            <w:rFonts w:ascii="Arial" w:hAnsi="Arial" w:cs="Arial"/>
          </w:rPr>
          <w:t>6 April 2023</w:t>
        </w:r>
      </w:ins>
    </w:p>
    <w:p w14:paraId="0B1F82FF" w14:textId="77777777" w:rsidR="00F31A88" w:rsidRDefault="00F31A88">
      <w:pPr>
        <w:keepNext/>
        <w:keepLines/>
        <w:rPr>
          <w:ins w:id="5" w:author="Johnson (ESO), Antony" w:date="2023-04-06T19:29:00Z"/>
        </w:rPr>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77777777" w:rsidR="00C869F6" w:rsidRDefault="00C869F6">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B94AEA">
              <w:rPr>
                <w:rFonts w:ascii="Arial" w:hAnsi="Arial"/>
                <w:lang w:eastAsia="en-GB"/>
              </w:rPr>
              <w:t xml:space="preserve"> Ltd</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trPr>
          <w:ins w:id="6" w:author="Johnson (ESO), Antony" w:date="2023-04-06T19:27:00Z"/>
        </w:trPr>
        <w:tc>
          <w:tcPr>
            <w:tcW w:w="961" w:type="dxa"/>
          </w:tcPr>
          <w:p w14:paraId="3EA3CD17" w14:textId="785A55DF" w:rsidR="00C52F38" w:rsidRDefault="00C52F38">
            <w:pPr>
              <w:rPr>
                <w:ins w:id="7" w:author="Johnson (ESO), Antony" w:date="2023-04-06T19:27:00Z"/>
                <w:rFonts w:ascii="Arial" w:hAnsi="Arial" w:cs="Arial"/>
              </w:rPr>
            </w:pPr>
            <w:ins w:id="8" w:author="Johnson (ESO), Antony" w:date="2023-04-06T19:27:00Z">
              <w:r>
                <w:rPr>
                  <w:rFonts w:ascii="Arial" w:hAnsi="Arial" w:cs="Arial"/>
                </w:rPr>
                <w:t>Issue 7</w:t>
              </w:r>
            </w:ins>
          </w:p>
        </w:tc>
        <w:tc>
          <w:tcPr>
            <w:tcW w:w="1997" w:type="dxa"/>
          </w:tcPr>
          <w:p w14:paraId="2CFFBC81" w14:textId="416D8FCE" w:rsidR="00C52F38" w:rsidRDefault="00C52F38" w:rsidP="00BF1702">
            <w:pPr>
              <w:rPr>
                <w:ins w:id="9" w:author="Johnson (ESO), Antony" w:date="2023-04-06T19:27:00Z"/>
                <w:rFonts w:ascii="Arial" w:hAnsi="Arial" w:cs="Arial"/>
              </w:rPr>
            </w:pPr>
            <w:ins w:id="10" w:author="Johnson (ESO), Antony" w:date="2023-04-06T19:27:00Z">
              <w:r>
                <w:rPr>
                  <w:rFonts w:ascii="Arial" w:hAnsi="Arial" w:cs="Arial"/>
                </w:rPr>
                <w:t>06/04/2023</w:t>
              </w:r>
            </w:ins>
          </w:p>
        </w:tc>
        <w:tc>
          <w:tcPr>
            <w:tcW w:w="6784" w:type="dxa"/>
          </w:tcPr>
          <w:p w14:paraId="69EF6FD6" w14:textId="46BE556D" w:rsidR="00C52F38" w:rsidRPr="00FE00DE" w:rsidRDefault="00C52F38">
            <w:pPr>
              <w:pStyle w:val="Header"/>
              <w:tabs>
                <w:tab w:val="clear" w:pos="4153"/>
                <w:tab w:val="clear" w:pos="8306"/>
              </w:tabs>
              <w:rPr>
                <w:ins w:id="11" w:author="Johnson (ESO), Antony" w:date="2023-04-06T19:27:00Z"/>
                <w:rFonts w:ascii="Arial" w:hAnsi="Arial" w:cs="Arial"/>
              </w:rPr>
            </w:pPr>
            <w:ins w:id="12" w:author="Johnson (ESO), Antony" w:date="2023-04-06T19:27:00Z">
              <w:r>
                <w:rPr>
                  <w:rFonts w:ascii="Arial" w:hAnsi="Arial" w:cs="Arial"/>
                </w:rPr>
                <w:t xml:space="preserve">Issue 007 Incorporating changes to facilitate the Electricity System </w:t>
              </w:r>
            </w:ins>
            <w:ins w:id="13" w:author="Johnson (ESO), Antony" w:date="2023-04-06T19:28:00Z">
              <w:r>
                <w:rPr>
                  <w:rFonts w:ascii="Arial" w:hAnsi="Arial" w:cs="Arial"/>
                </w:rPr>
                <w:t>Restoration Standard</w:t>
              </w:r>
            </w:ins>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77777777" w:rsidR="003923B1" w:rsidRDefault="003923B1">
      <w:pPr>
        <w:pStyle w:val="Heading3"/>
        <w:keepLines/>
      </w:pPr>
      <w:r>
        <w:t>This procedure describes contingency arrangements required by NGE</w:t>
      </w:r>
      <w:r w:rsidR="00C869F6">
        <w:t>SO</w:t>
      </w:r>
      <w:r>
        <w:t xml:space="preserve"> 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an event that results in a Main Control Centre becoming </w:t>
      </w:r>
      <w:proofErr w:type="gramStart"/>
      <w:r>
        <w:rPr>
          <w:rFonts w:ascii="Arial" w:hAnsi="Arial"/>
        </w:rPr>
        <w:t>unusable;</w:t>
      </w:r>
      <w:proofErr w:type="gramEnd"/>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telephony </w:t>
      </w:r>
      <w:proofErr w:type="gramStart"/>
      <w:r>
        <w:rPr>
          <w:rFonts w:ascii="Arial" w:hAnsi="Arial"/>
        </w:rPr>
        <w:t>infrastructure;</w:t>
      </w:r>
      <w:proofErr w:type="gramEnd"/>
    </w:p>
    <w:p w14:paraId="5741AAA7" w14:textId="77777777"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proofErr w:type="gramStart"/>
      <w:r w:rsidR="00A954FE">
        <w:rPr>
          <w:rFonts w:ascii="Arial" w:hAnsi="Arial"/>
        </w:rPr>
        <w:t xml:space="preserve">a </w:t>
      </w:r>
      <w:r>
        <w:rPr>
          <w:rFonts w:ascii="Arial" w:hAnsi="Arial"/>
        </w:rPr>
        <w:t xml:space="preserve"> Datalink</w:t>
      </w:r>
      <w:proofErr w:type="gramEnd"/>
      <w:r>
        <w:rPr>
          <w:rFonts w:ascii="Arial" w:hAnsi="Arial"/>
        </w:rPr>
        <w:t xml:space="preserve"> between NGE</w:t>
      </w:r>
      <w:r w:rsidR="00C869F6">
        <w:rPr>
          <w:rFonts w:ascii="Arial" w:hAnsi="Arial"/>
        </w:rPr>
        <w:t>SO</w:t>
      </w:r>
      <w:r>
        <w:rPr>
          <w:rFonts w:ascii="Arial" w:hAnsi="Arial"/>
        </w:rPr>
        <w:t xml:space="preserve"> and TO;</w:t>
      </w:r>
    </w:p>
    <w:p w14:paraId="0D3C9F70"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NGE</w:t>
      </w:r>
      <w:r w:rsidR="00C869F6">
        <w:rPr>
          <w:rFonts w:ascii="Arial" w:hAnsi="Arial"/>
        </w:rPr>
        <w:t>SO</w:t>
      </w:r>
      <w:r>
        <w:rPr>
          <w:rFonts w:ascii="Arial" w:hAnsi="Arial"/>
        </w:rPr>
        <w:t xml:space="preserve"> 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77777777" w:rsidR="003923B1" w:rsidRDefault="003923B1">
      <w:pPr>
        <w:pStyle w:val="Heading3"/>
        <w:keepLines/>
      </w:pPr>
      <w:r>
        <w:t>This procedure applies to NGE</w:t>
      </w:r>
      <w:r w:rsidR="00C869F6">
        <w:t>SO</w:t>
      </w:r>
      <w:r>
        <w:t xml:space="preserve"> 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proofErr w:type="gramStart"/>
      <w:r>
        <w:t>NGET;</w:t>
      </w:r>
      <w:proofErr w:type="gramEnd"/>
    </w:p>
    <w:p w14:paraId="0A05805A" w14:textId="77777777" w:rsidR="003923B1" w:rsidRDefault="003923B1" w:rsidP="00C1642C">
      <w:pPr>
        <w:pStyle w:val="Heading3"/>
        <w:keepLines/>
        <w:numPr>
          <w:ilvl w:val="0"/>
          <w:numId w:val="3"/>
        </w:numPr>
        <w:tabs>
          <w:tab w:val="clear" w:pos="360"/>
          <w:tab w:val="num" w:pos="1080"/>
        </w:tabs>
        <w:ind w:left="1080"/>
      </w:pPr>
      <w:proofErr w:type="gramStart"/>
      <w:r>
        <w:t>SPT;</w:t>
      </w:r>
      <w:proofErr w:type="gramEnd"/>
      <w:r>
        <w:t xml:space="preserve">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proofErr w:type="spellStart"/>
      <w:proofErr w:type="gramStart"/>
      <w:r w:rsidRPr="00C869F6">
        <w:rPr>
          <w:rFonts w:ascii="Arial" w:hAnsi="Arial" w:cs="Arial"/>
        </w:rPr>
        <w:t>SHETL</w:t>
      </w:r>
      <w:r w:rsidR="00C1642C">
        <w:rPr>
          <w:rFonts w:ascii="Arial" w:hAnsi="Arial" w:cs="Arial"/>
        </w:rPr>
        <w:t>;and</w:t>
      </w:r>
      <w:proofErr w:type="spellEnd"/>
      <w:proofErr w:type="gramEnd"/>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r w:rsidR="003923B1">
        <w:t>.</w:t>
      </w:r>
    </w:p>
    <w:p w14:paraId="00371072" w14:textId="7F04CDA5" w:rsidR="003923B1" w:rsidRDefault="003923B1">
      <w:pPr>
        <w:pStyle w:val="Heading3"/>
        <w:keepLines/>
      </w:pPr>
      <w:r>
        <w:t xml:space="preserve">This procedure applies to both operational and IS functions within both </w:t>
      </w:r>
      <w:r w:rsidR="00A600FE">
        <w:t>a</w:t>
      </w:r>
      <w:r w:rsidR="00C869F6">
        <w:t xml:space="preserve"> </w:t>
      </w:r>
      <w:r>
        <w:t xml:space="preserve">TO and </w:t>
      </w:r>
      <w:r w:rsidR="00C869F6">
        <w:t>NGESO</w:t>
      </w:r>
      <w:r>
        <w:t xml:space="preserve">.  This document does not cover any contingency arrangements that may be required under a </w:t>
      </w:r>
      <w:ins w:id="14" w:author="Johnson (ESO), Antony" w:date="2023-04-06T19:29:00Z">
        <w:r w:rsidR="000F4265">
          <w:t>System Rest</w:t>
        </w:r>
      </w:ins>
      <w:ins w:id="15" w:author="Johnson (ESO), Antony" w:date="2023-04-06T19:30:00Z">
        <w:r w:rsidR="000F4265">
          <w:t>oration</w:t>
        </w:r>
      </w:ins>
      <w:del w:id="16" w:author="Johnson (ESO), Antony" w:date="2023-04-06T19:29:00Z">
        <w:r w:rsidDel="000F4265">
          <w:delText>Black Start</w:delText>
        </w:r>
      </w:del>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ins w:id="17" w:author="Johnson (ESO), Antony" w:date="2023-04-06T19:30:00Z">
        <w:r w:rsidR="000F4265">
          <w:t>System Restoration</w:t>
        </w:r>
      </w:ins>
      <w:del w:id="18" w:author="Johnson (ESO), Antony" w:date="2023-04-06T19:30:00Z">
        <w:r w:rsidR="00A600FE" w:rsidDel="000F4265">
          <w:delText>Black Start</w:delText>
        </w:r>
      </w:del>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7777777"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C869F6">
        <w:t>NGESO</w:t>
      </w:r>
      <w:r>
        <w:t xml:space="preserve"> SCADA is used this refers to a Supervisory Control </w:t>
      </w:r>
      <w:proofErr w:type="gramStart"/>
      <w:r>
        <w:t>And</w:t>
      </w:r>
      <w:proofErr w:type="gramEnd"/>
      <w:r>
        <w:t xml:space="preserve"> Data Acquisition system owned by </w:t>
      </w:r>
      <w:r w:rsidR="00C869F6">
        <w:t>NGESO</w:t>
      </w:r>
      <w:r>
        <w:t xml:space="preserve"> and where the term TO SCADA is used this refers to a Supervisory Control And Data Acquisition system owned by a TO.</w:t>
      </w:r>
    </w:p>
    <w:p w14:paraId="282362C3" w14:textId="77777777" w:rsidR="003923B1" w:rsidRDefault="003923B1">
      <w:pPr>
        <w:pStyle w:val="Heading3"/>
        <w:keepLines/>
      </w:pPr>
      <w:r>
        <w:rPr>
          <w:b/>
        </w:rPr>
        <w:t>Main Control Centre(s)</w:t>
      </w:r>
      <w:r>
        <w:t xml:space="preserve"> means</w:t>
      </w:r>
      <w:r>
        <w:tab/>
        <w:t xml:space="preserve">the primary location(s) used by </w:t>
      </w:r>
      <w:r w:rsidR="00C869F6">
        <w:t>NGESO</w:t>
      </w:r>
      <w:r>
        <w:t xml:space="preserve"> 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77777777" w:rsidR="003923B1" w:rsidRDefault="003923B1">
      <w:pPr>
        <w:pStyle w:val="Heading3"/>
        <w:keepLines/>
      </w:pPr>
      <w:r>
        <w:rPr>
          <w:b/>
        </w:rPr>
        <w:t>Datalink</w:t>
      </w:r>
      <w:r>
        <w:t xml:space="preserve"> means</w:t>
      </w:r>
      <w:r>
        <w:tab/>
        <w:t xml:space="preserve"> a communication system established between </w:t>
      </w:r>
      <w:r w:rsidR="00C869F6">
        <w:t>NGESO</w:t>
      </w:r>
      <w:r>
        <w:t xml:space="preserve"> and </w:t>
      </w:r>
      <w:r w:rsidR="005748C7">
        <w:t>a</w:t>
      </w:r>
      <w:r>
        <w:t xml:space="preserve"> TO for the transfer of real time SCADA Data from </w:t>
      </w:r>
      <w:r w:rsidR="005748C7">
        <w:t>that</w:t>
      </w:r>
      <w:r>
        <w:t xml:space="preserve"> TO </w:t>
      </w:r>
      <w:proofErr w:type="spellStart"/>
      <w:r>
        <w:t>to</w:t>
      </w:r>
      <w:proofErr w:type="spellEnd"/>
      <w:r>
        <w:t xml:space="preserve"> </w:t>
      </w:r>
      <w:r w:rsidR="00C869F6">
        <w:t>NGESO</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77777777"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C869F6">
        <w:t>NGESO</w:t>
      </w:r>
      <w:r>
        <w:t xml:space="preserve"> and inform </w:t>
      </w:r>
      <w:r w:rsidR="00C869F6">
        <w:t>NGESO</w:t>
      </w:r>
      <w:r>
        <w:t xml:space="preserve"> of any modifications to the relevant sections of their plans.  </w:t>
      </w:r>
      <w:r w:rsidR="00C869F6">
        <w:t>NGESO</w:t>
      </w:r>
      <w:r>
        <w:t xml:space="preserve"> shall make the relevant sections of their plans available to the TO and inform the TO of any modifications to </w:t>
      </w:r>
      <w:r w:rsidRPr="00D068F0">
        <w:t>the relevant sections of their plans.</w:t>
      </w:r>
    </w:p>
    <w:p w14:paraId="1D35D211" w14:textId="60E53916"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C869F6">
        <w:rPr>
          <w:rFonts w:ascii="Arial" w:hAnsi="Arial"/>
        </w:rPr>
        <w:t>NGESO</w:t>
      </w:r>
      <w:r w:rsidR="00D068F0" w:rsidRPr="00D068F0">
        <w:rPr>
          <w:rFonts w:ascii="Arial" w:hAnsi="Arial"/>
        </w:rPr>
        <w:t xml:space="preserve"> and each TO </w:t>
      </w:r>
      <w:r w:rsidRPr="00D068F0">
        <w:rPr>
          <w:rFonts w:ascii="Arial" w:hAnsi="Arial"/>
        </w:rPr>
        <w:t>sh</w:t>
      </w:r>
      <w:ins w:id="19" w:author="Johnson (ESO), Antony" w:date="2023-04-06T19:32:00Z">
        <w:r w:rsidR="00181987">
          <w:rPr>
            <w:rFonts w:ascii="Arial" w:hAnsi="Arial"/>
          </w:rPr>
          <w:t>all</w:t>
        </w:r>
      </w:ins>
      <w:del w:id="20" w:author="Johnson (ESO), Antony" w:date="2023-04-06T19:32:00Z">
        <w:r w:rsidRPr="00D068F0" w:rsidDel="00181987">
          <w:rPr>
            <w:rFonts w:ascii="Arial" w:hAnsi="Arial"/>
          </w:rPr>
          <w:delText>ould</w:delText>
        </w:r>
      </w:del>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7777777"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p>
    <w:p w14:paraId="66864452" w14:textId="77777777" w:rsidR="003923B1" w:rsidRPr="00D068F0" w:rsidRDefault="003923B1">
      <w:pPr>
        <w:pStyle w:val="Heading3"/>
        <w:keepLines/>
        <w:numPr>
          <w:ilvl w:val="0"/>
          <w:numId w:val="0"/>
        </w:numPr>
      </w:pPr>
    </w:p>
    <w:p w14:paraId="47F7F23A" w14:textId="77777777" w:rsidR="003923B1" w:rsidRDefault="00C869F6">
      <w:pPr>
        <w:pStyle w:val="Heading3"/>
        <w:keepLines/>
      </w:pPr>
      <w:r>
        <w:t>NGESO</w:t>
      </w:r>
      <w:r w:rsidR="003923B1">
        <w:t xml:space="preserve"> and each TO shall review their own contingency plans annually and re-issue to </w:t>
      </w:r>
      <w:r w:rsidR="00481AC0">
        <w:t xml:space="preserve">all affected </w:t>
      </w:r>
      <w:r w:rsidR="003923B1">
        <w:t xml:space="preserve">Parties if any changes are made. </w:t>
      </w:r>
    </w:p>
    <w:p w14:paraId="0E147F41" w14:textId="77777777" w:rsidR="003923B1" w:rsidRDefault="00C869F6">
      <w:pPr>
        <w:pStyle w:val="Heading3"/>
        <w:keepLines/>
      </w:pPr>
      <w:r>
        <w:t>NGESO</w:t>
      </w:r>
      <w:r w:rsidR="003923B1">
        <w:t xml:space="preserve"> 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5EF1B9BC" w:rsidR="003923B1" w:rsidRDefault="003923B1">
      <w:pPr>
        <w:pStyle w:val="Heading3"/>
        <w:keepLines/>
      </w:pPr>
      <w:r>
        <w:t>Each Party shall have available</w:t>
      </w:r>
      <w:ins w:id="21" w:author="Johnson (ESO), Antony" w:date="2023-04-06T19:32:00Z">
        <w:r w:rsidR="00F0004C">
          <w:t>,</w:t>
        </w:r>
      </w:ins>
      <w:r>
        <w:t xml:space="preserve"> as a minimum requirement</w:t>
      </w:r>
      <w:ins w:id="22" w:author="Johnson (ESO), Antony" w:date="2023-04-06T19:32:00Z">
        <w:r w:rsidR="00F0004C">
          <w:t>,</w:t>
        </w:r>
      </w:ins>
      <w:r>
        <w:t xml:space="preserve">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duplicated SCADA system for indications and </w:t>
      </w:r>
      <w:proofErr w:type="gramStart"/>
      <w:r>
        <w:rPr>
          <w:rFonts w:ascii="Arial" w:hAnsi="Arial"/>
        </w:rPr>
        <w:t>alarms;</w:t>
      </w:r>
      <w:proofErr w:type="gramEnd"/>
    </w:p>
    <w:p w14:paraId="2717C822"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proofErr w:type="gramStart"/>
      <w:r w:rsidR="00C869F6">
        <w:rPr>
          <w:rFonts w:ascii="Arial" w:hAnsi="Arial"/>
        </w:rPr>
        <w:t>NGESO</w:t>
      </w:r>
      <w:r>
        <w:rPr>
          <w:rFonts w:ascii="Arial" w:hAnsi="Arial"/>
        </w:rPr>
        <w:t>;</w:t>
      </w:r>
      <w:proofErr w:type="gramEnd"/>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IS systems to support the control room which shall include external e-mail </w:t>
      </w:r>
      <w:proofErr w:type="gramStart"/>
      <w:r>
        <w:rPr>
          <w:rFonts w:ascii="Arial" w:hAnsi="Arial"/>
        </w:rPr>
        <w:t>facilities;</w:t>
      </w:r>
      <w:proofErr w:type="gramEnd"/>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paper systems and documentation for the key </w:t>
      </w:r>
      <w:proofErr w:type="gramStart"/>
      <w:r>
        <w:rPr>
          <w:rFonts w:ascii="Arial" w:hAnsi="Arial"/>
        </w:rPr>
        <w:t>processes;</w:t>
      </w:r>
      <w:proofErr w:type="gramEnd"/>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4E330C71"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 xml:space="preserve">on both </w:t>
      </w:r>
      <w:ins w:id="23" w:author="Johnson (ESO), Antony" w:date="2023-04-06T19:33:00Z">
        <w:r w:rsidR="000C4D4B">
          <w:rPr>
            <w:rFonts w:ascii="Arial" w:hAnsi="Arial"/>
          </w:rPr>
          <w:t>the</w:t>
        </w:r>
      </w:ins>
      <w:del w:id="24" w:author="Johnson (ESO), Antony" w:date="2023-04-06T19:33:00Z">
        <w:r w:rsidRPr="00D068F0" w:rsidDel="000C4D4B">
          <w:rPr>
            <w:rFonts w:ascii="Arial" w:hAnsi="Arial"/>
          </w:rPr>
          <w:delText>a</w:delText>
        </w:r>
      </w:del>
      <w:r w:rsidRPr="00D068F0">
        <w:rPr>
          <w:rFonts w:ascii="Arial" w:hAnsi="Arial"/>
        </w:rPr>
        <w:t xml:space="preserve"> </w:t>
      </w:r>
      <w:commentRangeStart w:id="25"/>
      <w:r w:rsidRPr="00D068F0">
        <w:rPr>
          <w:rFonts w:ascii="Arial" w:hAnsi="Arial"/>
        </w:rPr>
        <w:t>P</w:t>
      </w:r>
      <w:commentRangeEnd w:id="25"/>
      <w:r w:rsidR="000C4D4B">
        <w:rPr>
          <w:rStyle w:val="CommentReference"/>
        </w:rPr>
        <w:commentReference w:id="25"/>
      </w:r>
      <w:r w:rsidRPr="00D068F0">
        <w:rPr>
          <w:rFonts w:ascii="Arial" w:hAnsi="Arial"/>
        </w:rPr>
        <w:t>TN and</w:t>
      </w:r>
      <w:r>
        <w:rPr>
          <w:rFonts w:ascii="Arial" w:hAnsi="Arial"/>
        </w:rPr>
        <w:t xml:space="preserve"> the PSTN</w:t>
      </w:r>
    </w:p>
    <w:p w14:paraId="09A1C337" w14:textId="77777777" w:rsidR="003923B1" w:rsidRPr="00D068F0" w:rsidRDefault="003923B1">
      <w:pPr>
        <w:pStyle w:val="Heading3"/>
        <w:keepLines/>
      </w:pPr>
      <w:r w:rsidRPr="00D068F0">
        <w:t xml:space="preserve">Where a duplicated SCADA system for indications and alarms and/or a real time data transfer facility between a TO and </w:t>
      </w:r>
      <w:r w:rsidR="00C869F6">
        <w:t>NGESO</w:t>
      </w:r>
      <w:r w:rsidRPr="00D068F0">
        <w:t xml:space="preserve"> is not made available, agreed contingency processes shall be agreed and put in place. Where facilities do not comply with these arrangements, then a contingency methodology agreed between the TO and </w:t>
      </w:r>
      <w:r w:rsidR="00C869F6">
        <w:t>NGESO</w:t>
      </w:r>
      <w:r w:rsidRPr="00D068F0">
        <w:t xml:space="preserve"> should be put in place.</w:t>
      </w:r>
    </w:p>
    <w:p w14:paraId="1DCABBCC" w14:textId="77777777" w:rsidR="003923B1" w:rsidRDefault="003923B1">
      <w:pPr>
        <w:pStyle w:val="Heading3"/>
        <w:keepLines/>
      </w:pPr>
      <w:r>
        <w:t>Each Party shall ensure the following:</w:t>
      </w:r>
    </w:p>
    <w:p w14:paraId="05933809"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their Emergency Control Centre facilities are </w:t>
      </w:r>
      <w:proofErr w:type="gramStart"/>
      <w:r>
        <w:rPr>
          <w:rFonts w:ascii="Arial" w:hAnsi="Arial"/>
        </w:rPr>
        <w:t>available;</w:t>
      </w:r>
      <w:proofErr w:type="gramEnd"/>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 xml:space="preserve">that evacuation procedures from the Main Control Centre are in place and contingency arrangements where required are in </w:t>
      </w:r>
      <w:proofErr w:type="gramStart"/>
      <w:r>
        <w:rPr>
          <w:rFonts w:ascii="Arial" w:hAnsi="Arial"/>
        </w:rPr>
        <w:t>place;</w:t>
      </w:r>
      <w:proofErr w:type="gramEnd"/>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evacuation procedures are tested annually through exercises that involve evacuating the Main Control Centre and the occupation of the Emergency Control </w:t>
      </w:r>
      <w:proofErr w:type="gramStart"/>
      <w:r>
        <w:rPr>
          <w:rFonts w:ascii="Arial" w:hAnsi="Arial"/>
        </w:rPr>
        <w:t>Centre;</w:t>
      </w:r>
      <w:proofErr w:type="gramEnd"/>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w:t>
      </w:r>
      <w:proofErr w:type="gramStart"/>
      <w:r>
        <w:rPr>
          <w:rFonts w:ascii="Arial" w:hAnsi="Arial"/>
        </w:rPr>
        <w:t>Centre;</w:t>
      </w:r>
      <w:proofErr w:type="gramEnd"/>
      <w:r>
        <w:rPr>
          <w:rFonts w:ascii="Arial" w:hAnsi="Arial"/>
        </w:rPr>
        <w:t xml:space="preserv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xml:space="preserve">, that they are checked on a routine basis to ensure all facilities are </w:t>
      </w:r>
      <w:proofErr w:type="gramStart"/>
      <w:r>
        <w:rPr>
          <w:rFonts w:ascii="Arial" w:hAnsi="Arial"/>
        </w:rPr>
        <w:t>functional;</w:t>
      </w:r>
      <w:proofErr w:type="gramEnd"/>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w:t>
      </w:r>
      <w:proofErr w:type="gramStart"/>
      <w:r>
        <w:rPr>
          <w:rFonts w:ascii="Arial" w:hAnsi="Arial"/>
        </w:rPr>
        <w:t>relevant;</w:t>
      </w:r>
      <w:proofErr w:type="gramEnd"/>
      <w:r>
        <w:rPr>
          <w:rFonts w:ascii="Arial" w:hAnsi="Arial"/>
        </w:rPr>
        <w:t xml:space="preserve">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facilities at the Emergency Control Centre are maintained in a state of continuous </w:t>
      </w:r>
      <w:proofErr w:type="gramStart"/>
      <w:r>
        <w:rPr>
          <w:rFonts w:ascii="Arial" w:hAnsi="Arial"/>
        </w:rPr>
        <w:t>readiness;</w:t>
      </w:r>
      <w:proofErr w:type="gramEnd"/>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supporting documentation at the Main Control Centre(s) and Emergency Control Centre is up to </w:t>
      </w:r>
      <w:proofErr w:type="gramStart"/>
      <w:r>
        <w:rPr>
          <w:rFonts w:ascii="Arial" w:hAnsi="Arial"/>
        </w:rPr>
        <w:t>date;</w:t>
      </w:r>
      <w:proofErr w:type="gramEnd"/>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77777777"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C869F6">
        <w:t>NGESO</w:t>
      </w:r>
      <w:r>
        <w:t xml:space="preserve"> and </w:t>
      </w:r>
      <w:r w:rsidR="00385EDD">
        <w:t>o</w:t>
      </w:r>
      <w:r>
        <w:t>the</w:t>
      </w:r>
      <w:r w:rsidR="00385EDD">
        <w:t>r</w:t>
      </w:r>
      <w:r>
        <w:t xml:space="preserve"> TOs</w:t>
      </w:r>
      <w:r w:rsidR="00385EDD">
        <w:t xml:space="preserve"> as appropriate</w:t>
      </w:r>
      <w:r>
        <w:t xml:space="preserve">.  </w:t>
      </w:r>
      <w:r w:rsidR="00C869F6">
        <w:t>NGESO</w:t>
      </w:r>
      <w:r>
        <w:t xml:space="preserve"> 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to </w:t>
      </w:r>
      <w:r w:rsidR="00C869F6">
        <w:rPr>
          <w:rFonts w:ascii="Arial" w:hAnsi="Arial"/>
        </w:rPr>
        <w:t>NGESO</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w:t>
      </w:r>
      <w:proofErr w:type="gramStart"/>
      <w:r w:rsidR="007259B8">
        <w:rPr>
          <w:rFonts w:ascii="Arial" w:hAnsi="Arial"/>
        </w:rPr>
        <w:t>appropriate</w:t>
      </w:r>
      <w:r>
        <w:rPr>
          <w:rFonts w:ascii="Arial" w:hAnsi="Arial"/>
        </w:rPr>
        <w:t>;</w:t>
      </w:r>
      <w:proofErr w:type="gramEnd"/>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w:t>
      </w:r>
      <w:proofErr w:type="gramStart"/>
      <w:r>
        <w:rPr>
          <w:rFonts w:ascii="Arial" w:hAnsi="Arial"/>
        </w:rPr>
        <w:t>short term</w:t>
      </w:r>
      <w:proofErr w:type="gramEnd"/>
      <w:r>
        <w:rPr>
          <w:rFonts w:ascii="Arial" w:hAnsi="Arial"/>
        </w:rPr>
        <w:t xml:space="preserve">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77777777" w:rsidR="003923B1" w:rsidRDefault="003923B1">
      <w:pPr>
        <w:pStyle w:val="Heading3"/>
        <w:keepLines/>
      </w:pPr>
      <w:r>
        <w:t xml:space="preserve">In the event of a Complete Voice Communication Failure between </w:t>
      </w:r>
      <w:r w:rsidR="00C869F6">
        <w:t>NGESO</w:t>
      </w:r>
      <w:r>
        <w:t xml:space="preserve"> and a TO or TOs:</w:t>
      </w:r>
    </w:p>
    <w:p w14:paraId="27BE1B35" w14:textId="77777777" w:rsidR="003923B1" w:rsidRDefault="003923B1" w:rsidP="003923B1">
      <w:pPr>
        <w:pStyle w:val="BodyTextIndent"/>
        <w:keepNext/>
        <w:keepLines/>
        <w:numPr>
          <w:ilvl w:val="0"/>
          <w:numId w:val="8"/>
        </w:numPr>
        <w:tabs>
          <w:tab w:val="clear" w:pos="360"/>
          <w:tab w:val="num" w:pos="1080"/>
        </w:tabs>
        <w:spacing w:after="120"/>
        <w:ind w:left="1077" w:hanging="357"/>
        <w:jc w:val="both"/>
      </w:pPr>
      <w:r>
        <w:t xml:space="preserve">If a TO becomes aware that the communication failure also prevents </w:t>
      </w:r>
      <w:r w:rsidR="00C869F6">
        <w:t>NGESO</w:t>
      </w:r>
      <w:r>
        <w:t xml:space="preserve"> from communicating with Users in the TO’s area, the TO shall notify Users as and when appropriate.  The TO shall record which Users it has notified of the communication failure and shall forward such record to </w:t>
      </w:r>
      <w:r w:rsidR="00C869F6">
        <w:t>NGESO</w:t>
      </w:r>
      <w:r>
        <w:t xml:space="preserve"> when communications have been restored.</w:t>
      </w:r>
    </w:p>
    <w:p w14:paraId="43267EF8" w14:textId="77777777" w:rsidR="003923B1" w:rsidRDefault="00C869F6" w:rsidP="003923B1">
      <w:pPr>
        <w:pStyle w:val="BodyTextIndent"/>
        <w:keepNext/>
        <w:keepLines/>
        <w:numPr>
          <w:ilvl w:val="0"/>
          <w:numId w:val="8"/>
        </w:numPr>
        <w:tabs>
          <w:tab w:val="clear" w:pos="360"/>
          <w:tab w:val="num" w:pos="1080"/>
        </w:tabs>
        <w:spacing w:after="120"/>
        <w:ind w:left="1077" w:hanging="357"/>
        <w:jc w:val="both"/>
      </w:pPr>
      <w:r>
        <w:lastRenderedPageBreak/>
        <w:t>NGESO</w:t>
      </w:r>
      <w:r w:rsidR="003923B1">
        <w:t xml:space="preserve"> and each TO shall use alternative means of communication including e</w:t>
      </w:r>
      <w:r w:rsidR="003923B1">
        <w:noBreakHyphen/>
        <w:t xml:space="preserve">mail wherever possible. Relaying messages through </w:t>
      </w:r>
      <w:r w:rsidR="00385EDD">
        <w:t>an</w:t>
      </w:r>
      <w:r w:rsidR="003923B1">
        <w:t xml:space="preserve">other </w:t>
      </w:r>
      <w:proofErr w:type="gramStart"/>
      <w:r w:rsidR="003923B1">
        <w:t>TO should</w:t>
      </w:r>
      <w:proofErr w:type="gramEnd"/>
      <w:r w:rsidR="003923B1">
        <w:t xml:space="preserve"> also be considered where appropriate.</w:t>
      </w:r>
    </w:p>
    <w:p w14:paraId="36E1CB35" w14:textId="77777777" w:rsidR="003923B1" w:rsidRPr="0066249E" w:rsidRDefault="00C869F6" w:rsidP="003923B1">
      <w:pPr>
        <w:pStyle w:val="BodyTextIndent"/>
        <w:keepNext/>
        <w:keepLines/>
        <w:numPr>
          <w:ilvl w:val="0"/>
          <w:numId w:val="8"/>
        </w:numPr>
        <w:tabs>
          <w:tab w:val="clear" w:pos="360"/>
          <w:tab w:val="num" w:pos="1080"/>
        </w:tabs>
        <w:spacing w:after="120"/>
        <w:ind w:left="1080"/>
        <w:jc w:val="both"/>
      </w:pPr>
      <w:r>
        <w:t>NGESO</w:t>
      </w:r>
      <w:r w:rsidR="003923B1">
        <w:t xml:space="preserve"> or the TO responsible for the failed voice communication system shall contact their service provider </w:t>
      </w:r>
      <w:proofErr w:type="gramStart"/>
      <w:r w:rsidR="003923B1">
        <w:t>in order to</w:t>
      </w:r>
      <w:proofErr w:type="gramEnd"/>
      <w:r w:rsidR="003923B1">
        <w:t xml:space="preserve"> repair the voice communication system in accordance </w:t>
      </w:r>
      <w:r w:rsidR="003923B1" w:rsidRPr="0066249E">
        <w:t xml:space="preserve">with STCP 04-5 Operational Telephony. </w:t>
      </w:r>
    </w:p>
    <w:p w14:paraId="0F3D854D" w14:textId="77777777"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C869F6">
        <w:t>NGESO</w:t>
      </w:r>
      <w:r>
        <w:t xml:space="preserve"> 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7777777" w:rsidR="003923B1" w:rsidRDefault="00C869F6"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C869F6">
        <w:rPr>
          <w:rFonts w:ascii="Arial" w:hAnsi="Arial"/>
        </w:rPr>
        <w:t>NGESO</w:t>
      </w:r>
      <w:r>
        <w:rPr>
          <w:rFonts w:ascii="Arial" w:hAnsi="Arial"/>
        </w:rPr>
        <w:t xml:space="preserve"> 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w:t>
      </w:r>
      <w:proofErr w:type="gramStart"/>
      <w:r>
        <w:rPr>
          <w:rFonts w:ascii="Arial" w:hAnsi="Arial"/>
        </w:rPr>
        <w:t>in order to</w:t>
      </w:r>
      <w:proofErr w:type="gramEnd"/>
      <w:r>
        <w:rPr>
          <w:rFonts w:ascii="Arial" w:hAnsi="Arial"/>
        </w:rPr>
        <w:t xml:space="preserve"> repair the voice communication system in accordance with </w:t>
      </w:r>
      <w:r w:rsidRPr="0066249E">
        <w:rPr>
          <w:rFonts w:ascii="Arial" w:hAnsi="Arial"/>
        </w:rPr>
        <w:t xml:space="preserve">STCP 04-5: Provision of Control Telephony. </w:t>
      </w:r>
    </w:p>
    <w:p w14:paraId="4250FAB4"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C869F6">
        <w:rPr>
          <w:rFonts w:ascii="Arial" w:hAnsi="Arial"/>
        </w:rPr>
        <w:t>NGESO</w:t>
      </w:r>
      <w:r>
        <w:rPr>
          <w:rFonts w:ascii="Arial" w:hAnsi="Arial"/>
        </w:rPr>
        <w:t xml:space="preserve"> 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777777"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C869F6">
        <w:t>NGESO</w:t>
      </w:r>
      <w:r>
        <w:t xml:space="preserve">, consideration shall be given to suspending all planned Operational Switching work on TO circuits that may </w:t>
      </w:r>
      <w:proofErr w:type="gramStart"/>
      <w:r>
        <w:t>have an effect on</w:t>
      </w:r>
      <w:proofErr w:type="gramEnd"/>
      <w:r>
        <w:t xml:space="preserve"> an adjacent TO System, until advised that the voice communication system has been restored. </w:t>
      </w:r>
    </w:p>
    <w:p w14:paraId="43616A75" w14:textId="77777777"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C869F6">
        <w:t>NGESO</w:t>
      </w:r>
      <w:r>
        <w:t xml:space="preserve"> or that TO and another TO:</w:t>
      </w:r>
    </w:p>
    <w:p w14:paraId="0B3DE3F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w:t>
      </w:r>
      <w:proofErr w:type="gramStart"/>
      <w:r>
        <w:rPr>
          <w:rFonts w:ascii="Arial" w:hAnsi="Arial"/>
        </w:rPr>
        <w:t>TO should</w:t>
      </w:r>
      <w:proofErr w:type="gramEnd"/>
      <w:r>
        <w:rPr>
          <w:rFonts w:ascii="Arial" w:hAnsi="Arial"/>
        </w:rPr>
        <w:t xml:space="preserve"> inform </w:t>
      </w:r>
      <w:r w:rsidR="00C869F6">
        <w:rPr>
          <w:rFonts w:ascii="Arial" w:hAnsi="Arial"/>
        </w:rPr>
        <w:t>NGESO</w:t>
      </w:r>
      <w:r>
        <w:rPr>
          <w:rFonts w:ascii="Arial" w:hAnsi="Arial"/>
        </w:rPr>
        <w:t xml:space="preserve"> 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77777777" w:rsidR="003923B1" w:rsidRDefault="00C869F6"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C869F6">
        <w:rPr>
          <w:rFonts w:ascii="Arial" w:hAnsi="Arial"/>
        </w:rPr>
        <w:t>NGESO</w:t>
      </w:r>
      <w:r>
        <w:rPr>
          <w:rFonts w:ascii="Arial" w:hAnsi="Arial"/>
        </w:rPr>
        <w:t xml:space="preserve"> of the expected restoration time of the voice communication system and provide updates as appropriate.</w:t>
      </w:r>
    </w:p>
    <w:p w14:paraId="5B29ABF1" w14:textId="77777777"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lastRenderedPageBreak/>
        <w:t xml:space="preserve">The party responsible for the failed communications network shall inform </w:t>
      </w:r>
      <w:r w:rsidR="00C869F6">
        <w:rPr>
          <w:rFonts w:ascii="Arial" w:hAnsi="Arial"/>
        </w:rPr>
        <w:t>NGESO</w:t>
      </w:r>
      <w:r>
        <w:rPr>
          <w:rFonts w:ascii="Arial" w:hAnsi="Arial"/>
        </w:rPr>
        <w:t xml:space="preserve"> and/or the TO(s) of such a restoration of the voice communications service immediately following such restoration. </w:t>
      </w:r>
    </w:p>
    <w:p w14:paraId="7104BDE6"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C869F6">
        <w:rPr>
          <w:rFonts w:ascii="Arial" w:hAnsi="Arial"/>
        </w:rPr>
        <w:t>NGESO</w:t>
      </w:r>
      <w:r>
        <w:rPr>
          <w:rFonts w:ascii="Arial" w:hAnsi="Arial"/>
        </w:rPr>
        <w:t xml:space="preserve"> of all Users who were notified of the telephony failure under section 5.1.1.  </w:t>
      </w:r>
      <w:r w:rsidR="00C869F6">
        <w:rPr>
          <w:rFonts w:ascii="Arial" w:hAnsi="Arial"/>
        </w:rPr>
        <w:t>NGESO</w:t>
      </w:r>
      <w:r>
        <w:rPr>
          <w:rFonts w:ascii="Arial" w:hAnsi="Arial"/>
        </w:rPr>
        <w:t xml:space="preserve"> shall inform these Users of the return to service of the telephony systems. </w:t>
      </w:r>
    </w:p>
    <w:p w14:paraId="5DF6057B"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w:t>
      </w:r>
    </w:p>
    <w:p w14:paraId="40E5CEDD" w14:textId="77777777" w:rsidR="003923B1" w:rsidRPr="0066249E" w:rsidRDefault="00C869F6"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NGESO</w:t>
      </w:r>
      <w:r w:rsidR="003923B1">
        <w:rPr>
          <w:rFonts w:ascii="Arial" w:hAnsi="Arial"/>
        </w:rPr>
        <w:t xml:space="preserve"> 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77777777" w:rsidR="003923B1" w:rsidRDefault="003923B1">
      <w:pPr>
        <w:pStyle w:val="Heading2"/>
        <w:keepLines/>
      </w:pPr>
      <w:r>
        <w:t xml:space="preserve">TO </w:t>
      </w:r>
      <w:proofErr w:type="spellStart"/>
      <w:r>
        <w:t>to</w:t>
      </w:r>
      <w:proofErr w:type="spellEnd"/>
      <w:r>
        <w:t xml:space="preserve"> </w:t>
      </w:r>
      <w:r w:rsidR="00C869F6">
        <w:t>NGESO</w:t>
      </w:r>
      <w:r>
        <w:t xml:space="preserve"> Datalink Failure and </w:t>
      </w:r>
      <w:r w:rsidR="00C869F6">
        <w:t>NGESO</w:t>
      </w:r>
      <w:r>
        <w:t xml:space="preserve"> SCADA Failure.</w:t>
      </w:r>
    </w:p>
    <w:p w14:paraId="355C7608" w14:textId="77777777" w:rsidR="003923B1" w:rsidRDefault="003923B1">
      <w:pPr>
        <w:pStyle w:val="Heading3"/>
        <w:keepLines/>
      </w:pPr>
      <w:r>
        <w:t xml:space="preserve">In the event of a complete failure of the Datalink between </w:t>
      </w:r>
      <w:r w:rsidR="00C869F6">
        <w:t>NGESO</w:t>
      </w:r>
      <w:r>
        <w:t xml:space="preserve"> and </w:t>
      </w:r>
      <w:r w:rsidR="007A7D1D">
        <w:t xml:space="preserve">one or more </w:t>
      </w:r>
      <w:r>
        <w:t>TO</w:t>
      </w:r>
      <w:r w:rsidR="007A7D1D">
        <w:t>s</w:t>
      </w:r>
      <w:r>
        <w:t xml:space="preserve">: </w:t>
      </w:r>
    </w:p>
    <w:p w14:paraId="3728E5E0"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w:t>
      </w:r>
      <w:proofErr w:type="gramStart"/>
      <w:r>
        <w:rPr>
          <w:rFonts w:ascii="Arial" w:hAnsi="Arial"/>
        </w:rPr>
        <w:t>data;</w:t>
      </w:r>
      <w:proofErr w:type="gramEnd"/>
      <w:r>
        <w:rPr>
          <w:rFonts w:ascii="Arial" w:hAnsi="Arial"/>
        </w:rPr>
        <w:t xml:space="preserve">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77777777" w:rsidR="003923B1" w:rsidRDefault="003923B1">
      <w:pPr>
        <w:keepNext/>
        <w:keepLines/>
        <w:spacing w:after="120"/>
        <w:ind w:left="1080"/>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36891A9A" w14:textId="77777777"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77777777" w:rsidR="003923B1" w:rsidRDefault="003923B1">
      <w:pPr>
        <w:pStyle w:val="Heading3"/>
        <w:keepLines/>
      </w:pPr>
      <w:r>
        <w:t xml:space="preserve">In the event of complete failure of </w:t>
      </w:r>
      <w:r w:rsidR="00C869F6">
        <w:t>NGESO</w:t>
      </w:r>
      <w:r>
        <w:t xml:space="preserve"> SCADA system: </w:t>
      </w:r>
    </w:p>
    <w:p w14:paraId="27DA98A5" w14:textId="77777777" w:rsidR="003923B1" w:rsidRDefault="00C869F6"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as soon as reasonably practicable of the loss of the </w:t>
      </w:r>
      <w:r>
        <w:rPr>
          <w:rFonts w:ascii="Arial" w:hAnsi="Arial"/>
        </w:rPr>
        <w:t>NGESO</w:t>
      </w:r>
      <w:r w:rsidR="003923B1">
        <w:rPr>
          <w:rFonts w:ascii="Arial" w:hAnsi="Arial"/>
        </w:rPr>
        <w:t xml:space="preserve"> SCADA system.</w:t>
      </w:r>
    </w:p>
    <w:p w14:paraId="081EB8FA"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lastRenderedPageBreak/>
        <w:t>Other voltage Data.</w:t>
      </w:r>
    </w:p>
    <w:p w14:paraId="42C2FB5C" w14:textId="77777777" w:rsidR="003923B1" w:rsidRDefault="003923B1">
      <w:pPr>
        <w:keepNext/>
        <w:keepLines/>
        <w:spacing w:after="120"/>
        <w:ind w:left="1069"/>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4D31E3A5"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advise the TOs on the expected restoration time of the </w:t>
      </w:r>
      <w:r>
        <w:rPr>
          <w:rFonts w:ascii="Arial" w:hAnsi="Arial"/>
        </w:rPr>
        <w:t>NGESO</w:t>
      </w:r>
      <w:r w:rsidR="003923B1">
        <w:rPr>
          <w:rFonts w:ascii="Arial" w:hAnsi="Arial"/>
        </w:rPr>
        <w:t xml:space="preserve"> SCADA and provide updates </w:t>
      </w:r>
      <w:r w:rsidR="001217DC">
        <w:rPr>
          <w:rFonts w:ascii="Arial" w:hAnsi="Arial"/>
        </w:rPr>
        <w:t xml:space="preserve">as </w:t>
      </w:r>
      <w:r w:rsidR="003923B1">
        <w:rPr>
          <w:rFonts w:ascii="Arial" w:hAnsi="Arial"/>
        </w:rPr>
        <w:t>appropriate.</w:t>
      </w:r>
    </w:p>
    <w:p w14:paraId="0DF70803" w14:textId="77777777" w:rsidR="003923B1" w:rsidRPr="0066249E" w:rsidRDefault="003923B1" w:rsidP="003923B1">
      <w:pPr>
        <w:pStyle w:val="BodyTextIndent"/>
        <w:keepNext/>
        <w:keepLines/>
        <w:numPr>
          <w:ilvl w:val="0"/>
          <w:numId w:val="8"/>
        </w:numPr>
        <w:tabs>
          <w:tab w:val="clear" w:pos="360"/>
          <w:tab w:val="num" w:pos="1080"/>
        </w:tabs>
        <w:ind w:left="1080"/>
        <w:jc w:val="both"/>
      </w:pPr>
      <w:r>
        <w:t xml:space="preserve">Following liaison between the TO and </w:t>
      </w:r>
      <w:r w:rsidR="00C869F6">
        <w:t>NGESO</w:t>
      </w:r>
      <w:r>
        <w:t xml:space="preserve">, consideration shall be given to suspending planned Operational Switching until </w:t>
      </w:r>
      <w:r w:rsidR="00C869F6">
        <w:t>NGESO</w:t>
      </w:r>
      <w:r>
        <w:t xml:space="preserve"> 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take action to ensure the </w:t>
      </w:r>
      <w:r>
        <w:rPr>
          <w:rFonts w:ascii="Arial" w:hAnsi="Arial"/>
        </w:rPr>
        <w:t>NGESO</w:t>
      </w:r>
      <w:r w:rsidR="003923B1">
        <w:rPr>
          <w:rFonts w:ascii="Arial" w:hAnsi="Arial"/>
        </w:rPr>
        <w:t xml:space="preserve"> SCADA shall be restored as soon as possible following failure.</w:t>
      </w:r>
    </w:p>
    <w:p w14:paraId="653D1A01"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be responsible for any communication of the </w:t>
      </w:r>
      <w:r>
        <w:rPr>
          <w:rFonts w:ascii="Arial" w:hAnsi="Arial"/>
        </w:rPr>
        <w:t>NGESO</w:t>
      </w:r>
      <w:r w:rsidR="003923B1">
        <w:rPr>
          <w:rFonts w:ascii="Arial" w:hAnsi="Arial"/>
        </w:rPr>
        <w:t xml:space="preserve"> 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77777777" w:rsidR="003923B1" w:rsidRDefault="003923B1">
      <w:pPr>
        <w:pStyle w:val="Heading3"/>
        <w:keepLines/>
      </w:pPr>
      <w:r>
        <w:t>On restoration of the TO-</w:t>
      </w:r>
      <w:r w:rsidR="00C869F6">
        <w:t>NGESO</w:t>
      </w:r>
      <w:r>
        <w:t xml:space="preserve"> Datalink or </w:t>
      </w:r>
      <w:r w:rsidR="00C869F6">
        <w:t>NGESO</w:t>
      </w:r>
      <w:r>
        <w:t xml:space="preserve"> SCADA the following actions shall be taken: </w:t>
      </w:r>
    </w:p>
    <w:p w14:paraId="719DD022" w14:textId="77777777" w:rsidR="003923B1" w:rsidRDefault="003923B1">
      <w:pPr>
        <w:keepNext/>
        <w:keepLines/>
        <w:rPr>
          <w:sz w:val="2"/>
        </w:rPr>
      </w:pPr>
    </w:p>
    <w:p w14:paraId="4E46A987"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immediately of such restoration.</w:t>
      </w:r>
    </w:p>
    <w:p w14:paraId="07E27F95"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each TO shall update each other of any Events on the System that occurred during the Datalink or </w:t>
      </w:r>
      <w:r>
        <w:rPr>
          <w:rFonts w:ascii="Arial" w:hAnsi="Arial"/>
        </w:rPr>
        <w:t>NGESO</w:t>
      </w:r>
      <w:r w:rsidR="003923B1">
        <w:rPr>
          <w:rFonts w:ascii="Arial" w:hAnsi="Arial"/>
        </w:rPr>
        <w:t xml:space="preserve"> SCADA failure.</w:t>
      </w:r>
    </w:p>
    <w:p w14:paraId="17451AF3" w14:textId="77777777" w:rsidR="003923B1" w:rsidRPr="0066249E"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the TO(s)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 in accordance with </w:t>
      </w:r>
      <w:r w:rsidR="003923B1" w:rsidRPr="0066249E">
        <w:rPr>
          <w:rFonts w:ascii="Arial" w:hAnsi="Arial"/>
        </w:rPr>
        <w:t>STCP 01-1: Operational Switching.</w:t>
      </w:r>
    </w:p>
    <w:p w14:paraId="51278902" w14:textId="77777777" w:rsidR="003923B1" w:rsidRPr="0066249E" w:rsidRDefault="00C869F6" w:rsidP="003923B1">
      <w:pPr>
        <w:keepNext/>
        <w:keepLines/>
        <w:numPr>
          <w:ilvl w:val="0"/>
          <w:numId w:val="14"/>
        </w:numPr>
        <w:tabs>
          <w:tab w:val="clear" w:pos="360"/>
          <w:tab w:val="num" w:pos="1080"/>
        </w:tabs>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77777777" w:rsidR="003923B1" w:rsidRPr="0066249E" w:rsidRDefault="00C869F6"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NGESO</w:t>
      </w:r>
      <w:r w:rsidR="003923B1">
        <w:rPr>
          <w:rFonts w:ascii="Arial" w:hAnsi="Arial"/>
        </w:rPr>
        <w:t xml:space="preserve"> shall prepare a report on the failure of </w:t>
      </w:r>
      <w:r>
        <w:rPr>
          <w:rFonts w:ascii="Arial" w:hAnsi="Arial"/>
        </w:rPr>
        <w:t>NGESO</w:t>
      </w:r>
      <w:r w:rsidR="003923B1">
        <w:rPr>
          <w:rFonts w:ascii="Arial" w:hAnsi="Arial"/>
        </w:rPr>
        <w:t xml:space="preserve"> 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of the TO SCADA </w:t>
      </w:r>
      <w:proofErr w:type="gramStart"/>
      <w:r>
        <w:rPr>
          <w:rFonts w:ascii="Arial" w:hAnsi="Arial"/>
        </w:rPr>
        <w:t>failures;</w:t>
      </w:r>
      <w:proofErr w:type="gramEnd"/>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w:t>
      </w:r>
      <w:proofErr w:type="gramStart"/>
      <w:r>
        <w:rPr>
          <w:rFonts w:ascii="Arial" w:hAnsi="Arial"/>
        </w:rPr>
        <w:t>3.1.2;</w:t>
      </w:r>
      <w:proofErr w:type="gramEnd"/>
      <w:r>
        <w:rPr>
          <w:rFonts w:ascii="Arial" w:hAnsi="Arial"/>
        </w:rPr>
        <w:t xml:space="preserve">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 xml:space="preserve">with STCP 01-1: Operational </w:t>
      </w:r>
      <w:proofErr w:type="gramStart"/>
      <w:r w:rsidRPr="0066249E">
        <w:rPr>
          <w:rFonts w:ascii="Arial" w:hAnsi="Arial"/>
        </w:rPr>
        <w:t>Switching;</w:t>
      </w:r>
      <w:proofErr w:type="gramEnd"/>
      <w:r>
        <w:rPr>
          <w:rFonts w:ascii="Arial" w:hAnsi="Arial"/>
        </w:rPr>
        <w:t xml:space="preserve"> </w:t>
      </w:r>
    </w:p>
    <w:p w14:paraId="6A0D7DFA"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on the expected restoration times for the TO SCADA/outstations and provide updates where </w:t>
      </w:r>
      <w:proofErr w:type="gramStart"/>
      <w:r>
        <w:rPr>
          <w:rFonts w:ascii="Arial" w:hAnsi="Arial"/>
        </w:rPr>
        <w:t>necessary;</w:t>
      </w:r>
      <w:proofErr w:type="gramEnd"/>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investigate and repair the TO SCADA facilities </w:t>
      </w:r>
      <w:proofErr w:type="gramStart"/>
      <w:r>
        <w:rPr>
          <w:rFonts w:ascii="Arial" w:hAnsi="Arial"/>
        </w:rPr>
        <w:t>as soon as possible;</w:t>
      </w:r>
      <w:proofErr w:type="gramEnd"/>
    </w:p>
    <w:p w14:paraId="76324041" w14:textId="71D0260E"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decide, following discussions with </w:t>
      </w:r>
      <w:r w:rsidR="00C869F6">
        <w:rPr>
          <w:rFonts w:ascii="Arial" w:hAnsi="Arial"/>
        </w:rPr>
        <w:t>NGESO</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 xml:space="preserve">Transmission System is </w:t>
      </w:r>
      <w:proofErr w:type="gramStart"/>
      <w:r>
        <w:rPr>
          <w:rFonts w:ascii="Arial" w:hAnsi="Arial"/>
        </w:rPr>
        <w:t>maintained;</w:t>
      </w:r>
      <w:proofErr w:type="gramEnd"/>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lastRenderedPageBreak/>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77777777" w:rsidR="003923B1" w:rsidRDefault="003923B1">
      <w:pPr>
        <w:pStyle w:val="Heading3"/>
        <w:keepLines/>
      </w:pPr>
      <w:r>
        <w:t xml:space="preserve">Users shall be notified of the TO SCADA failures by </w:t>
      </w:r>
      <w:r w:rsidR="00C869F6">
        <w:t>NGESO</w:t>
      </w:r>
      <w:r>
        <w:t xml:space="preserve"> 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the </w:t>
      </w:r>
      <w:r w:rsidR="00C869F6">
        <w:rPr>
          <w:rFonts w:ascii="Arial" w:hAnsi="Arial"/>
        </w:rPr>
        <w:t>NGESO</w:t>
      </w:r>
      <w:r>
        <w:rPr>
          <w:rFonts w:ascii="Arial" w:hAnsi="Arial"/>
        </w:rPr>
        <w:t xml:space="preserve"> and the other TO immediately of such restoration.</w:t>
      </w:r>
    </w:p>
    <w:p w14:paraId="5CB10874"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All Users informed in section 5.4.2 shall be notified of the return to service of the TO SCADA systems by </w:t>
      </w:r>
      <w:r w:rsidR="00C869F6">
        <w:rPr>
          <w:rFonts w:ascii="Arial" w:hAnsi="Arial"/>
        </w:rPr>
        <w:t>NGESO</w:t>
      </w:r>
      <w:r>
        <w:rPr>
          <w:rFonts w:ascii="Arial" w:hAnsi="Arial"/>
        </w:rPr>
        <w:t>.</w:t>
      </w:r>
    </w:p>
    <w:p w14:paraId="0E9E3BCF"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C869F6">
        <w:rPr>
          <w:rFonts w:ascii="Arial" w:hAnsi="Arial"/>
        </w:rPr>
        <w:t>NGESO</w:t>
      </w:r>
      <w:r>
        <w:rPr>
          <w:rFonts w:ascii="Arial" w:hAnsi="Arial"/>
        </w:rPr>
        <w:t>/TO shall complete a controlled return to the Main Control Centre notifying all Users when control has been re-established there.</w:t>
      </w:r>
    </w:p>
    <w:p w14:paraId="67693CBA"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update each other on any Events on the System during the TO SCADA or outstation failure.</w:t>
      </w:r>
    </w:p>
    <w:p w14:paraId="4B4BA52E"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discuss any postponed planned work and </w:t>
      </w:r>
      <w:proofErr w:type="gramStart"/>
      <w:r w:rsidR="003923B1">
        <w:rPr>
          <w:rFonts w:ascii="Arial" w:hAnsi="Arial"/>
        </w:rPr>
        <w:t>make arrangements</w:t>
      </w:r>
      <w:proofErr w:type="gramEnd"/>
      <w:r w:rsidR="003923B1">
        <w:rPr>
          <w:rFonts w:ascii="Arial" w:hAnsi="Arial"/>
        </w:rPr>
        <w:t xml:space="preserve">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4"/>
          <w:footerReference w:type="default" r:id="rId15"/>
          <w:pgSz w:w="11906" w:h="16838"/>
          <w:pgMar w:top="1440" w:right="1800" w:bottom="1440" w:left="1800" w:header="720" w:footer="720" w:gutter="0"/>
          <w:cols w:space="720"/>
        </w:sectPr>
      </w:pPr>
    </w:p>
    <w:p w14:paraId="7377DDBC" w14:textId="77777777"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690.5pt" o:ole="">
            <v:imagedata r:id="rId16" o:title=""/>
          </v:shape>
          <o:OLEObject Type="Embed" ProgID="Visio.Drawing.6" ShapeID="_x0000_i1025" DrawAspect="Content" ObjectID="_1742316122" r:id="rId17"/>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3.5pt;height:696.5pt" o:ole="">
            <v:imagedata r:id="rId18" o:title=""/>
          </v:shape>
          <o:OLEObject Type="Embed" ProgID="Visio.Drawing.6" ShapeID="_x0000_i1026" DrawAspect="Content" ObjectID="_1742316123" r:id="rId19"/>
        </w:object>
      </w:r>
      <w:r w:rsidR="003923B1">
        <w:t xml:space="preserve"> </w:t>
      </w:r>
      <w:r>
        <w:object w:dxaOrig="11648" w:dyaOrig="16688" w14:anchorId="4BFFBDE7">
          <v:shape id="_x0000_i1027" type="#_x0000_t75" style="width:466pt;height:667.5pt" o:ole="">
            <v:imagedata r:id="rId20" o:title=""/>
          </v:shape>
          <o:OLEObject Type="Embed" ProgID="Visio.Drawing.6" ShapeID="_x0000_i1027" DrawAspect="Content" ObjectID="_1742316124" r:id="rId21"/>
        </w:object>
      </w:r>
      <w:r>
        <w:object w:dxaOrig="11288" w:dyaOrig="16508" w14:anchorId="2D2530A5">
          <v:shape id="_x0000_i1028" type="#_x0000_t75" style="width:472.5pt;height:691pt" o:ole="">
            <v:imagedata r:id="rId22" o:title=""/>
          </v:shape>
          <o:OLEObject Type="Embed" ProgID="Visio.Drawing.6" ShapeID="_x0000_i1028" DrawAspect="Content" ObjectID="_1742316125" r:id="rId23"/>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commentRangeStart w:id="30"/>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commentRangeEnd w:id="30"/>
            <w:r w:rsidR="00075ACB">
              <w:rPr>
                <w:rStyle w:val="CommentReference"/>
              </w:rPr>
              <w:commentReference w:id="30"/>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 xml:space="preserve">Supervisory Control </w:t>
            </w:r>
            <w:proofErr w:type="gramStart"/>
            <w:r>
              <w:rPr>
                <w:rFonts w:ascii="Arial" w:hAnsi="Arial"/>
              </w:rPr>
              <w:t>And</w:t>
            </w:r>
            <w:proofErr w:type="gramEnd"/>
            <w:r>
              <w:rPr>
                <w:rFonts w:ascii="Arial" w:hAnsi="Arial"/>
              </w:rPr>
              <w:t xml:space="preserve">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3943F046" w14:textId="77777777"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77C73A40" w14:textId="77777777" w:rsidR="00C869F6" w:rsidRDefault="00C869F6">
      <w:pPr>
        <w:rPr>
          <w:rFonts w:ascii="Arial" w:hAnsi="Arial"/>
        </w:rPr>
      </w:pPr>
      <w:r>
        <w:rPr>
          <w:rFonts w:ascii="Arial" w:hAnsi="Arial"/>
        </w:rPr>
        <w:t>NGESO</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1BC3029B" w14:textId="77777777" w:rsidR="003923B1" w:rsidRDefault="003923B1">
      <w:pPr>
        <w:rPr>
          <w:ins w:id="31" w:author="Johnson (ESO), Antony" w:date="2023-04-06T19:55:00Z"/>
          <w:rFonts w:ascii="Arial" w:hAnsi="Arial"/>
        </w:rPr>
      </w:pPr>
      <w:r>
        <w:rPr>
          <w:rFonts w:ascii="Arial" w:hAnsi="Arial"/>
        </w:rPr>
        <w:t>System</w:t>
      </w:r>
    </w:p>
    <w:p w14:paraId="2C00FE47" w14:textId="095CEDE6" w:rsidR="00075ACB" w:rsidRDefault="00075ACB">
      <w:pPr>
        <w:rPr>
          <w:rFonts w:ascii="Arial" w:hAnsi="Arial"/>
        </w:rPr>
      </w:pPr>
      <w:ins w:id="32" w:author="Johnson (ESO), Antony" w:date="2023-04-06T19:55:00Z">
        <w:r>
          <w:rPr>
            <w:rFonts w:ascii="Arial" w:hAnsi="Arial"/>
          </w:rPr>
          <w:t>System Restoration</w:t>
        </w:r>
      </w:ins>
    </w:p>
    <w:p w14:paraId="2347A4A4" w14:textId="77777777"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496ABEFF" w:rsidR="003923B1" w:rsidRDefault="003923B1">
      <w:pPr>
        <w:keepNext/>
        <w:keepLines/>
        <w:rPr>
          <w:rFonts w:ascii="Arial" w:hAnsi="Arial" w:cs="Arial"/>
        </w:rPr>
      </w:pPr>
      <w:del w:id="33" w:author="Johnson (ESO), Antony" w:date="2023-04-06T19:55:00Z">
        <w:r w:rsidDel="00075ACB">
          <w:rPr>
            <w:rFonts w:ascii="Arial" w:hAnsi="Arial" w:cs="Arial"/>
          </w:rPr>
          <w:delText>Black Start</w:delText>
        </w:r>
      </w:del>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Johnson (ESO), Antony" w:date="2023-04-06T19:33:00Z" w:initials="J(A">
    <w:p w14:paraId="1AA20C67" w14:textId="2259F374" w:rsidR="000C4D4B" w:rsidRDefault="000C4D4B">
      <w:pPr>
        <w:pStyle w:val="CommentText"/>
      </w:pPr>
      <w:r>
        <w:rPr>
          <w:rStyle w:val="CommentReference"/>
        </w:rPr>
        <w:annotationRef/>
      </w:r>
      <w:r>
        <w:t>Should this be CTN</w:t>
      </w:r>
    </w:p>
  </w:comment>
  <w:comment w:id="30" w:author="Johnson (ESO), Antony" w:date="2023-04-06T19:54:00Z" w:initials="J(A">
    <w:p w14:paraId="5983A43A" w14:textId="60EA89E3" w:rsidR="00075ACB" w:rsidRDefault="00075ACB">
      <w:pPr>
        <w:pStyle w:val="CommentText"/>
      </w:pPr>
      <w:r>
        <w:rPr>
          <w:rStyle w:val="CommentReference"/>
        </w:rPr>
        <w:annotationRef/>
      </w:r>
      <w:r>
        <w:t>Is this correct – should it be CTN – Corporate Telephone Network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A20C67" w15:done="0"/>
  <w15:commentEx w15:paraId="5983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CFB" w16cex:dateUtc="2023-04-06T18:33:00Z"/>
  <w16cex:commentExtensible w16cex:durableId="27D9A1F8" w16cex:dateUtc="2023-04-06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A20C67" w16cid:durableId="27D99CFB"/>
  <w16cid:commentId w16cid:paraId="5983A43A" w16cid:durableId="27D9A1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3821A" w14:textId="77777777" w:rsidR="00B376B2" w:rsidRDefault="00B376B2">
      <w:r>
        <w:separator/>
      </w:r>
    </w:p>
  </w:endnote>
  <w:endnote w:type="continuationSeparator" w:id="0">
    <w:p w14:paraId="6ACF97B5" w14:textId="77777777" w:rsidR="00B376B2" w:rsidRDefault="00B37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B53E" w14:textId="77777777" w:rsidR="00B376B2" w:rsidRDefault="00B376B2">
      <w:r>
        <w:separator/>
      </w:r>
    </w:p>
  </w:footnote>
  <w:footnote w:type="continuationSeparator" w:id="0">
    <w:p w14:paraId="2620DBB3" w14:textId="77777777" w:rsidR="00B376B2" w:rsidRDefault="00B37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D831" w14:textId="77777777" w:rsidR="003923B1" w:rsidRDefault="003923B1">
    <w:pPr>
      <w:pStyle w:val="Header"/>
      <w:spacing w:after="120"/>
      <w:rPr>
        <w:rFonts w:ascii="Arial" w:hAnsi="Arial"/>
      </w:rPr>
    </w:pPr>
    <w:r>
      <w:rPr>
        <w:rFonts w:ascii="Arial" w:hAnsi="Arial"/>
      </w:rPr>
      <w:t>STCP 06-4 Contingency Arrangements</w:t>
    </w:r>
  </w:p>
  <w:p w14:paraId="36AB95B6" w14:textId="2C99FA15" w:rsidR="003923B1" w:rsidRDefault="003923B1">
    <w:pPr>
      <w:pStyle w:val="Header"/>
      <w:rPr>
        <w:rFonts w:ascii="Arial" w:hAnsi="Arial"/>
      </w:rPr>
    </w:pPr>
    <w:r>
      <w:rPr>
        <w:rFonts w:ascii="Arial" w:hAnsi="Arial"/>
      </w:rPr>
      <w:t>Issue 00</w:t>
    </w:r>
    <w:ins w:id="26" w:author="Johnson (ESO), Antony" w:date="2023-04-06T19:27:00Z">
      <w:r w:rsidR="00C52F38">
        <w:rPr>
          <w:rFonts w:ascii="Arial" w:hAnsi="Arial"/>
        </w:rPr>
        <w:t>7</w:t>
      </w:r>
    </w:ins>
    <w:del w:id="27" w:author="Johnson (ESO), Antony" w:date="2023-04-06T19:27:00Z">
      <w:r w:rsidR="00C52F38" w:rsidDel="00C52F38">
        <w:rPr>
          <w:rFonts w:ascii="Arial" w:hAnsi="Arial"/>
        </w:rPr>
        <w:delText>6</w:delText>
      </w:r>
    </w:del>
    <w:r>
      <w:rPr>
        <w:rFonts w:ascii="Arial" w:hAnsi="Arial"/>
      </w:rPr>
      <w:t xml:space="preserve"> – </w:t>
    </w:r>
    <w:r w:rsidR="00E36CE6">
      <w:rPr>
        <w:rFonts w:ascii="Arial" w:hAnsi="Arial"/>
      </w:rPr>
      <w:t>04/06/202</w:t>
    </w:r>
    <w:ins w:id="28" w:author="Johnson (ESO), Antony" w:date="2023-04-06T19:27:00Z">
      <w:r w:rsidR="00C52F38">
        <w:rPr>
          <w:rFonts w:ascii="Arial" w:hAnsi="Arial"/>
        </w:rPr>
        <w:t>3</w:t>
      </w:r>
    </w:ins>
    <w:del w:id="29" w:author="Johnson (ESO), Antony" w:date="2023-04-06T19:27:00Z">
      <w:r w:rsidR="00E36CE6" w:rsidDel="00C52F38">
        <w:rPr>
          <w:rFonts w:ascii="Arial" w:hAnsi="Arial"/>
        </w:rPr>
        <w:delText>2</w:delText>
      </w:r>
    </w:del>
  </w:p>
  <w:p w14:paraId="6F9B2CA6" w14:textId="77777777" w:rsidR="003923B1" w:rsidRDefault="003923B1">
    <w:pPr>
      <w:pStyle w:val="Heade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142576045">
    <w:abstractNumId w:val="13"/>
  </w:num>
  <w:num w:numId="2" w16cid:durableId="98258470">
    <w:abstractNumId w:val="11"/>
  </w:num>
  <w:num w:numId="3" w16cid:durableId="364602057">
    <w:abstractNumId w:val="14"/>
  </w:num>
  <w:num w:numId="4" w16cid:durableId="1984652677">
    <w:abstractNumId w:val="28"/>
  </w:num>
  <w:num w:numId="5" w16cid:durableId="399447102">
    <w:abstractNumId w:val="18"/>
  </w:num>
  <w:num w:numId="6" w16cid:durableId="593393877">
    <w:abstractNumId w:val="12"/>
  </w:num>
  <w:num w:numId="7" w16cid:durableId="402340806">
    <w:abstractNumId w:val="27"/>
  </w:num>
  <w:num w:numId="8" w16cid:durableId="792594564">
    <w:abstractNumId w:val="31"/>
  </w:num>
  <w:num w:numId="9" w16cid:durableId="1937322479">
    <w:abstractNumId w:val="21"/>
  </w:num>
  <w:num w:numId="10" w16cid:durableId="1527524467">
    <w:abstractNumId w:val="23"/>
  </w:num>
  <w:num w:numId="11" w16cid:durableId="1955285721">
    <w:abstractNumId w:val="22"/>
  </w:num>
  <w:num w:numId="12" w16cid:durableId="387152220">
    <w:abstractNumId w:val="29"/>
  </w:num>
  <w:num w:numId="13" w16cid:durableId="180701552">
    <w:abstractNumId w:val="15"/>
  </w:num>
  <w:num w:numId="14" w16cid:durableId="1609388242">
    <w:abstractNumId w:val="17"/>
  </w:num>
  <w:num w:numId="15" w16cid:durableId="1207138875">
    <w:abstractNumId w:val="32"/>
  </w:num>
  <w:num w:numId="16" w16cid:durableId="689795931">
    <w:abstractNumId w:val="26"/>
  </w:num>
  <w:num w:numId="17" w16cid:durableId="287245476">
    <w:abstractNumId w:val="20"/>
  </w:num>
  <w:num w:numId="18" w16cid:durableId="526800487">
    <w:abstractNumId w:val="16"/>
  </w:num>
  <w:num w:numId="19" w16cid:durableId="1521118696">
    <w:abstractNumId w:val="10"/>
  </w:num>
  <w:num w:numId="20" w16cid:durableId="1809085864">
    <w:abstractNumId w:val="9"/>
  </w:num>
  <w:num w:numId="21" w16cid:durableId="1426684228">
    <w:abstractNumId w:val="7"/>
  </w:num>
  <w:num w:numId="22" w16cid:durableId="1889759791">
    <w:abstractNumId w:val="6"/>
  </w:num>
  <w:num w:numId="23" w16cid:durableId="54007748">
    <w:abstractNumId w:val="5"/>
  </w:num>
  <w:num w:numId="24" w16cid:durableId="777405310">
    <w:abstractNumId w:val="4"/>
  </w:num>
  <w:num w:numId="25" w16cid:durableId="79762701">
    <w:abstractNumId w:val="8"/>
  </w:num>
  <w:num w:numId="26" w16cid:durableId="832910325">
    <w:abstractNumId w:val="3"/>
  </w:num>
  <w:num w:numId="27" w16cid:durableId="314532221">
    <w:abstractNumId w:val="2"/>
  </w:num>
  <w:num w:numId="28" w16cid:durableId="131558764">
    <w:abstractNumId w:val="1"/>
  </w:num>
  <w:num w:numId="29" w16cid:durableId="783620770">
    <w:abstractNumId w:val="0"/>
  </w:num>
  <w:num w:numId="30" w16cid:durableId="474878949">
    <w:abstractNumId w:val="25"/>
  </w:num>
  <w:num w:numId="31" w16cid:durableId="39745337">
    <w:abstractNumId w:val="30"/>
  </w:num>
  <w:num w:numId="32" w16cid:durableId="1881285005">
    <w:abstractNumId w:val="19"/>
  </w:num>
  <w:num w:numId="33" w16cid:durableId="13310575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20ABF"/>
    <w:rsid w:val="00022A12"/>
    <w:rsid w:val="000341C0"/>
    <w:rsid w:val="0004287B"/>
    <w:rsid w:val="00075ACB"/>
    <w:rsid w:val="000947CB"/>
    <w:rsid w:val="000C4D4B"/>
    <w:rsid w:val="000F4265"/>
    <w:rsid w:val="001217DC"/>
    <w:rsid w:val="00127121"/>
    <w:rsid w:val="00133CD9"/>
    <w:rsid w:val="00143314"/>
    <w:rsid w:val="00181987"/>
    <w:rsid w:val="001A4C74"/>
    <w:rsid w:val="001A754A"/>
    <w:rsid w:val="001D0113"/>
    <w:rsid w:val="001E705C"/>
    <w:rsid w:val="0021665D"/>
    <w:rsid w:val="00234947"/>
    <w:rsid w:val="00241712"/>
    <w:rsid w:val="00297D84"/>
    <w:rsid w:val="002F3194"/>
    <w:rsid w:val="00377E8C"/>
    <w:rsid w:val="00385EDD"/>
    <w:rsid w:val="003923B1"/>
    <w:rsid w:val="003D7F68"/>
    <w:rsid w:val="004100C5"/>
    <w:rsid w:val="004648B0"/>
    <w:rsid w:val="00481AC0"/>
    <w:rsid w:val="004906F7"/>
    <w:rsid w:val="004948B8"/>
    <w:rsid w:val="004E34C1"/>
    <w:rsid w:val="0050139C"/>
    <w:rsid w:val="005058DE"/>
    <w:rsid w:val="0052354D"/>
    <w:rsid w:val="00526A49"/>
    <w:rsid w:val="005622E7"/>
    <w:rsid w:val="00563C9E"/>
    <w:rsid w:val="00566DDB"/>
    <w:rsid w:val="005748C7"/>
    <w:rsid w:val="00583A16"/>
    <w:rsid w:val="005A2F05"/>
    <w:rsid w:val="005B07DD"/>
    <w:rsid w:val="005C723A"/>
    <w:rsid w:val="006051AD"/>
    <w:rsid w:val="00610D00"/>
    <w:rsid w:val="0066249E"/>
    <w:rsid w:val="006811F7"/>
    <w:rsid w:val="006E2F55"/>
    <w:rsid w:val="007042F3"/>
    <w:rsid w:val="007259B8"/>
    <w:rsid w:val="007301C2"/>
    <w:rsid w:val="00760CBB"/>
    <w:rsid w:val="0076448D"/>
    <w:rsid w:val="007801C0"/>
    <w:rsid w:val="007A7D1D"/>
    <w:rsid w:val="007E48DF"/>
    <w:rsid w:val="007F498A"/>
    <w:rsid w:val="008079B0"/>
    <w:rsid w:val="0088398D"/>
    <w:rsid w:val="008B77E1"/>
    <w:rsid w:val="008E6613"/>
    <w:rsid w:val="008E7028"/>
    <w:rsid w:val="009409E8"/>
    <w:rsid w:val="00995D1E"/>
    <w:rsid w:val="009B1870"/>
    <w:rsid w:val="009E24DF"/>
    <w:rsid w:val="00A600FE"/>
    <w:rsid w:val="00A954FE"/>
    <w:rsid w:val="00AA17E5"/>
    <w:rsid w:val="00AB483C"/>
    <w:rsid w:val="00AC4B5A"/>
    <w:rsid w:val="00AF5B0A"/>
    <w:rsid w:val="00B376B2"/>
    <w:rsid w:val="00B94AEA"/>
    <w:rsid w:val="00BB375A"/>
    <w:rsid w:val="00BE2487"/>
    <w:rsid w:val="00BF1702"/>
    <w:rsid w:val="00BF318F"/>
    <w:rsid w:val="00C1642C"/>
    <w:rsid w:val="00C31555"/>
    <w:rsid w:val="00C52F38"/>
    <w:rsid w:val="00C55893"/>
    <w:rsid w:val="00C869F6"/>
    <w:rsid w:val="00CB15BC"/>
    <w:rsid w:val="00CB33AC"/>
    <w:rsid w:val="00CC799C"/>
    <w:rsid w:val="00CF4906"/>
    <w:rsid w:val="00D068F0"/>
    <w:rsid w:val="00D729A0"/>
    <w:rsid w:val="00E36CE6"/>
    <w:rsid w:val="00E41D7E"/>
    <w:rsid w:val="00E740B2"/>
    <w:rsid w:val="00E87EB6"/>
    <w:rsid w:val="00EC514B"/>
    <w:rsid w:val="00EE0E34"/>
    <w:rsid w:val="00F0004C"/>
    <w:rsid w:val="00F31A88"/>
    <w:rsid w:val="00F609C5"/>
    <w:rsid w:val="00F61D72"/>
    <w:rsid w:val="00FA2E61"/>
    <w:rsid w:val="00FE0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C869F6"/>
    <w:rPr>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oleObject" Target="embeddings/oleObject2.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2.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B1A19334-2E35-42CF-AAA4-94C529DA1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3029</Words>
  <Characters>16705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SO-TO Code</dc:title>
  <dc:subject/>
  <dc:creator>PritchD</dc:creator>
  <cp:keywords/>
  <cp:lastModifiedBy>Johnson (ESO), Antony</cp:lastModifiedBy>
  <cp:revision>9</cp:revision>
  <cp:lastPrinted>2022-04-04T11:01:00Z</cp:lastPrinted>
  <dcterms:created xsi:type="dcterms:W3CDTF">2023-04-06T18:26:00Z</dcterms:created>
  <dcterms:modified xsi:type="dcterms:W3CDTF">2023-04-06T18:55:00Z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-1402391869</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-1568763723</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